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6D10E6" w14:textId="77777777" w:rsidR="00D7400F" w:rsidRPr="00E51E28" w:rsidRDefault="00677FFB" w:rsidP="00677FFB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51E28">
        <w:rPr>
          <w:rFonts w:ascii="ＭＳ ゴシック" w:eastAsia="ＭＳ ゴシック" w:hAnsi="ＭＳ ゴシック" w:hint="eastAsia"/>
          <w:sz w:val="28"/>
          <w:szCs w:val="28"/>
        </w:rPr>
        <w:t>アジア政経学会「アジア調査旅費助成制度」応募用紙</w:t>
      </w:r>
    </w:p>
    <w:p w14:paraId="282E1123" w14:textId="77777777" w:rsidR="00677FFB" w:rsidRDefault="00677FFB"/>
    <w:p w14:paraId="0A542D6E" w14:textId="77777777" w:rsidR="0066149F" w:rsidDel="0082203C" w:rsidRDefault="0066149F">
      <w:pPr>
        <w:rPr>
          <w:del w:id="0" w:author="Toru Kurata" w:date="2025-03-14T08:35:00Z"/>
        </w:rPr>
      </w:pPr>
      <w:r>
        <w:t xml:space="preserve">提出日　</w:t>
      </w:r>
      <w:r w:rsidRPr="00525921">
        <w:rPr>
          <w:u w:val="single"/>
        </w:rPr>
        <w:t xml:space="preserve">　　</w:t>
      </w:r>
      <w:r w:rsidR="00525921">
        <w:rPr>
          <w:u w:val="single"/>
        </w:rPr>
        <w:t xml:space="preserve">　　　　</w:t>
      </w:r>
      <w:r w:rsidRPr="00525921">
        <w:rPr>
          <w:u w:val="single"/>
        </w:rPr>
        <w:t xml:space="preserve">　　</w:t>
      </w:r>
      <w:r>
        <w:t xml:space="preserve">年　</w:t>
      </w:r>
      <w:r w:rsidR="00525921">
        <w:t>4</w:t>
      </w:r>
      <w:r>
        <w:t>月</w:t>
      </w:r>
      <w:r w:rsidR="00525921">
        <w:t xml:space="preserve">　</w:t>
      </w:r>
      <w:r w:rsidRPr="00525921">
        <w:rPr>
          <w:u w:val="single"/>
        </w:rPr>
        <w:t xml:space="preserve">　　</w:t>
      </w:r>
      <w:r w:rsidR="00525921" w:rsidRPr="00525921">
        <w:rPr>
          <w:u w:val="single"/>
        </w:rPr>
        <w:t xml:space="preserve">　</w:t>
      </w:r>
      <w:r w:rsidRPr="00525921">
        <w:rPr>
          <w:u w:val="single"/>
        </w:rPr>
        <w:t xml:space="preserve">　　</w:t>
      </w:r>
      <w:r>
        <w:t>日</w:t>
      </w:r>
    </w:p>
    <w:p w14:paraId="5A5F93E6" w14:textId="77777777" w:rsidR="0066149F" w:rsidRDefault="0066149F">
      <w:pPr>
        <w:rPr>
          <w:rFonts w:hint="eastAsia"/>
        </w:rPr>
      </w:pPr>
    </w:p>
    <w:p w14:paraId="1FB9CE93" w14:textId="77777777" w:rsidR="00E51E28" w:rsidDel="0082203C" w:rsidRDefault="00E51E28" w:rsidP="00E51E28">
      <w:pPr>
        <w:rPr>
          <w:del w:id="1" w:author="Toru Kurata" w:date="2025-03-14T08:35:00Z"/>
        </w:rPr>
      </w:pPr>
      <w:r>
        <w:rPr>
          <w:rFonts w:hint="eastAsia"/>
        </w:rPr>
        <w:t>氏名</w:t>
      </w:r>
      <w:r w:rsidR="00525921">
        <w:rPr>
          <w:rFonts w:hint="eastAsia"/>
        </w:rPr>
        <w:t xml:space="preserve">　</w:t>
      </w:r>
      <w:r w:rsidR="00525921" w:rsidRPr="00525921">
        <w:rPr>
          <w:rFonts w:hint="eastAsia"/>
          <w:u w:val="single"/>
        </w:rPr>
        <w:t xml:space="preserve">　　　　　　　　　　　　　　　　　</w:t>
      </w:r>
    </w:p>
    <w:p w14:paraId="3636A615" w14:textId="77777777" w:rsidR="00453A8F" w:rsidRDefault="00453A8F" w:rsidP="00E51E28">
      <w:pPr>
        <w:rPr>
          <w:rFonts w:hint="eastAsia"/>
        </w:rPr>
      </w:pPr>
    </w:p>
    <w:p w14:paraId="698E54CF" w14:textId="77777777" w:rsidR="008A7D3A" w:rsidRPr="00525921" w:rsidDel="0082203C" w:rsidRDefault="008A7D3A" w:rsidP="00E51E28">
      <w:pPr>
        <w:rPr>
          <w:del w:id="2" w:author="Toru Kurata" w:date="2025-03-14T08:35:00Z"/>
          <w:rFonts w:asciiTheme="majorEastAsia" w:eastAsiaTheme="majorEastAsia" w:hAnsiTheme="majorEastAsia"/>
        </w:rPr>
      </w:pPr>
      <w:r w:rsidRPr="00525921">
        <w:rPr>
          <w:rFonts w:asciiTheme="majorEastAsia" w:eastAsiaTheme="majorEastAsia" w:hAnsiTheme="majorEastAsia"/>
        </w:rPr>
        <w:t>アジア政経学会</w:t>
      </w:r>
      <w:r w:rsidR="00525921" w:rsidRPr="00525921">
        <w:rPr>
          <w:rFonts w:asciiTheme="majorEastAsia" w:eastAsiaTheme="majorEastAsia" w:hAnsiTheme="majorEastAsia"/>
        </w:rPr>
        <w:t>会員籍の有無　　□あり　　□なし</w:t>
      </w:r>
    </w:p>
    <w:p w14:paraId="14587998" w14:textId="77777777" w:rsidR="008A7D3A" w:rsidRDefault="008A7D3A" w:rsidP="00E51E28">
      <w:pPr>
        <w:rPr>
          <w:rFonts w:hint="eastAsia"/>
        </w:rPr>
      </w:pPr>
    </w:p>
    <w:p w14:paraId="213D8161" w14:textId="77777777" w:rsidR="00E51E28" w:rsidDel="0082203C" w:rsidRDefault="00E51E28" w:rsidP="00E51E28">
      <w:pPr>
        <w:rPr>
          <w:del w:id="3" w:author="Toru Kurata" w:date="2025-03-14T08:35:00Z"/>
        </w:rPr>
      </w:pPr>
      <w:r>
        <w:rPr>
          <w:rFonts w:hint="eastAsia"/>
        </w:rPr>
        <w:t>所属研究機関</w:t>
      </w:r>
      <w:r w:rsidR="00525921">
        <w:rPr>
          <w:rFonts w:hint="eastAsia"/>
        </w:rPr>
        <w:t xml:space="preserve">　</w:t>
      </w:r>
      <w:r w:rsidR="00525921" w:rsidRPr="00525921">
        <w:rPr>
          <w:rFonts w:hint="eastAsia"/>
          <w:u w:val="single"/>
        </w:rPr>
        <w:t xml:space="preserve">　　　　　　　　　　　　　　　　　　　　　　　　　　　　　　　　</w:t>
      </w:r>
    </w:p>
    <w:p w14:paraId="4F9932D0" w14:textId="77777777" w:rsidR="00453A8F" w:rsidRDefault="00453A8F" w:rsidP="00E51E28">
      <w:pPr>
        <w:rPr>
          <w:rFonts w:hint="eastAsia"/>
        </w:rPr>
      </w:pPr>
    </w:p>
    <w:p w14:paraId="433F47D4" w14:textId="77777777" w:rsidR="00E51E28" w:rsidDel="0082203C" w:rsidRDefault="00E51E28" w:rsidP="00E51E28">
      <w:pPr>
        <w:rPr>
          <w:del w:id="4" w:author="Toru Kurata" w:date="2025-03-14T08:35:00Z"/>
        </w:rPr>
      </w:pPr>
      <w:r>
        <w:rPr>
          <w:rFonts w:hint="eastAsia"/>
        </w:rPr>
        <w:t>職名（</w:t>
      </w:r>
      <w:r w:rsidR="00453A8F">
        <w:rPr>
          <w:rFonts w:hint="eastAsia"/>
        </w:rPr>
        <w:t>院生の場合課程）</w:t>
      </w:r>
      <w:r w:rsidR="00525921">
        <w:rPr>
          <w:rFonts w:hint="eastAsia"/>
          <w:u w:val="single"/>
        </w:rPr>
        <w:t xml:space="preserve">　　　　　　　　　　　　　　　　　　　　　　　　　　　　</w:t>
      </w:r>
    </w:p>
    <w:p w14:paraId="6DB369ED" w14:textId="77777777" w:rsidR="00453A8F" w:rsidRDefault="00453A8F" w:rsidP="00E51E28">
      <w:pPr>
        <w:rPr>
          <w:rFonts w:hint="eastAsia"/>
        </w:rPr>
      </w:pPr>
    </w:p>
    <w:p w14:paraId="16F3A81B" w14:textId="77777777" w:rsidR="00E51E28" w:rsidDel="0082203C" w:rsidRDefault="00E51E28" w:rsidP="00E51E28">
      <w:pPr>
        <w:rPr>
          <w:del w:id="5" w:author="Toru Kurata" w:date="2025-03-14T08:35:00Z"/>
          <w:lang w:eastAsia="zh-TW"/>
        </w:rPr>
      </w:pPr>
      <w:r>
        <w:rPr>
          <w:rFonts w:hint="eastAsia"/>
          <w:lang w:eastAsia="zh-TW"/>
        </w:rPr>
        <w:t>年齢</w:t>
      </w:r>
      <w:r w:rsidR="00453A8F">
        <w:rPr>
          <w:rFonts w:hint="eastAsia"/>
          <w:lang w:eastAsia="zh-TW"/>
        </w:rPr>
        <w:t>（書類提出時点）</w:t>
      </w:r>
      <w:r w:rsidR="00525921">
        <w:rPr>
          <w:rFonts w:hint="eastAsia"/>
          <w:lang w:eastAsia="zh-TW"/>
        </w:rPr>
        <w:t xml:space="preserve">　　</w:t>
      </w:r>
      <w:r w:rsidR="00525921">
        <w:rPr>
          <w:rFonts w:hint="eastAsia"/>
          <w:u w:val="single"/>
          <w:lang w:eastAsia="zh-TW"/>
        </w:rPr>
        <w:t xml:space="preserve">　　　　　</w:t>
      </w:r>
      <w:r w:rsidR="00525921" w:rsidRPr="00525921">
        <w:rPr>
          <w:rFonts w:hint="eastAsia"/>
          <w:lang w:eastAsia="zh-TW"/>
        </w:rPr>
        <w:t xml:space="preserve">　歳</w:t>
      </w:r>
    </w:p>
    <w:p w14:paraId="1C84C2CB" w14:textId="77777777" w:rsidR="00453A8F" w:rsidRPr="0082203C" w:rsidRDefault="00453A8F" w:rsidP="00E51E28">
      <w:pPr>
        <w:rPr>
          <w:rFonts w:eastAsia="PMingLiU" w:hint="eastAsia"/>
          <w:lang w:eastAsia="zh-TW"/>
          <w:rPrChange w:id="6" w:author="Toru Kurata" w:date="2025-03-14T08:35:00Z">
            <w:rPr>
              <w:lang w:eastAsia="zh-TW"/>
            </w:rPr>
          </w:rPrChange>
        </w:rPr>
      </w:pPr>
    </w:p>
    <w:p w14:paraId="2C3194F4" w14:textId="77777777" w:rsidR="00E51E28" w:rsidRDefault="00E51E28" w:rsidP="00E51E28">
      <w:r>
        <w:rPr>
          <w:rFonts w:hint="eastAsia"/>
        </w:rPr>
        <w:t>連絡先</w:t>
      </w:r>
      <w:r w:rsidR="00453A8F">
        <w:rPr>
          <w:rFonts w:hint="eastAsia"/>
        </w:rPr>
        <w:t xml:space="preserve">　メールアドレス</w:t>
      </w:r>
      <w:r w:rsidR="009E2756">
        <w:rPr>
          <w:rFonts w:hint="eastAsia"/>
        </w:rPr>
        <w:t xml:space="preserve">　</w:t>
      </w:r>
      <w:r w:rsidR="009E2756" w:rsidRPr="009E2756">
        <w:rPr>
          <w:rFonts w:hint="eastAsia"/>
          <w:u w:val="single"/>
        </w:rPr>
        <w:t xml:space="preserve">　　　　　　　　　　　　　　　　　　　　　　　　　</w:t>
      </w:r>
    </w:p>
    <w:p w14:paraId="052C18C1" w14:textId="77777777" w:rsidR="00453A8F" w:rsidRDefault="00453A8F" w:rsidP="00E51E28">
      <w:pPr>
        <w:rPr>
          <w:lang w:eastAsia="zh-TW"/>
        </w:rPr>
      </w:pPr>
      <w:r>
        <w:t xml:space="preserve">　　　　</w:t>
      </w:r>
      <w:r>
        <w:rPr>
          <w:lang w:eastAsia="zh-TW"/>
        </w:rPr>
        <w:t>電話番号</w:t>
      </w:r>
      <w:r w:rsidR="009E2756">
        <w:rPr>
          <w:lang w:eastAsia="zh-TW"/>
        </w:rPr>
        <w:t xml:space="preserve">　　　　</w:t>
      </w:r>
      <w:r w:rsidR="009E2756" w:rsidRPr="009E2756">
        <w:rPr>
          <w:u w:val="single"/>
          <w:lang w:eastAsia="zh-TW"/>
        </w:rPr>
        <w:t xml:space="preserve">　　　　　　　　　　　　　　　　　　　　　　　　</w:t>
      </w:r>
      <w:r w:rsidR="009E2756">
        <w:rPr>
          <w:u w:val="single"/>
          <w:lang w:eastAsia="zh-TW"/>
        </w:rPr>
        <w:t xml:space="preserve">　</w:t>
      </w:r>
    </w:p>
    <w:p w14:paraId="07BE5BDD" w14:textId="77777777" w:rsidR="00453A8F" w:rsidRDefault="00453A8F" w:rsidP="00E51E28">
      <w:pPr>
        <w:rPr>
          <w:lang w:eastAsia="zh-TW"/>
        </w:rPr>
      </w:pPr>
    </w:p>
    <w:p w14:paraId="2CD6E628" w14:textId="77777777" w:rsidR="00E51E28" w:rsidRDefault="00E51E28" w:rsidP="00E51E28">
      <w:r>
        <w:rPr>
          <w:rFonts w:hint="eastAsia"/>
        </w:rPr>
        <w:t>予定している調査対象地</w:t>
      </w:r>
      <w:r w:rsidR="009E2756">
        <w:rPr>
          <w:rFonts w:hint="eastAsia"/>
        </w:rPr>
        <w:t xml:space="preserve">　　　</w:t>
      </w:r>
      <w:r w:rsidR="009E2756">
        <w:rPr>
          <w:rFonts w:hint="eastAsia"/>
          <w:u w:val="single"/>
        </w:rPr>
        <w:t xml:space="preserve">　　　　　　　　　　　　　　　　</w:t>
      </w:r>
    </w:p>
    <w:p w14:paraId="4B486133" w14:textId="77777777" w:rsidR="00453A8F" w:rsidRDefault="00453A8F" w:rsidP="00E51E28"/>
    <w:p w14:paraId="32C5C51C" w14:textId="77777777" w:rsidR="001A615A" w:rsidRDefault="00E51E28" w:rsidP="00E51E28">
      <w:r>
        <w:rPr>
          <w:rFonts w:hint="eastAsia"/>
        </w:rPr>
        <w:t>予定している調査旅行の日程</w:t>
      </w:r>
      <w:r w:rsidR="001A615A">
        <w:rPr>
          <w:rFonts w:hint="eastAsia"/>
        </w:rPr>
        <w:t>（※およその予定でよいが、年度内に旅行を遂行すること）</w:t>
      </w:r>
    </w:p>
    <w:p w14:paraId="68278601" w14:textId="77777777" w:rsidR="001A615A" w:rsidRDefault="001A615A" w:rsidP="00E51E28"/>
    <w:p w14:paraId="4F4CD577" w14:textId="77777777" w:rsidR="001A615A" w:rsidRDefault="001A615A" w:rsidP="00E51E28">
      <w:r w:rsidRPr="00B71ABA">
        <w:rPr>
          <w:u w:val="single"/>
        </w:rPr>
        <w:t xml:space="preserve">　　　</w:t>
      </w:r>
      <w:r w:rsidR="00B71ABA">
        <w:rPr>
          <w:u w:val="single"/>
        </w:rPr>
        <w:t xml:space="preserve">　　　　</w:t>
      </w:r>
      <w:r>
        <w:t xml:space="preserve">年　</w:t>
      </w:r>
      <w:r w:rsidR="00B71ABA" w:rsidRPr="00B71ABA">
        <w:rPr>
          <w:u w:val="single"/>
        </w:rPr>
        <w:t xml:space="preserve">　　　</w:t>
      </w:r>
      <w:r>
        <w:t xml:space="preserve">月　</w:t>
      </w:r>
      <w:r w:rsidR="00B71ABA" w:rsidRPr="00B71ABA">
        <w:rPr>
          <w:u w:val="single"/>
        </w:rPr>
        <w:t xml:space="preserve">　　　</w:t>
      </w:r>
      <w:r>
        <w:t xml:space="preserve">日　～　</w:t>
      </w:r>
      <w:r w:rsidR="00B71ABA" w:rsidRPr="00B71ABA">
        <w:rPr>
          <w:u w:val="single"/>
        </w:rPr>
        <w:t xml:space="preserve">　　　　　　</w:t>
      </w:r>
      <w:r>
        <w:t xml:space="preserve">年　</w:t>
      </w:r>
      <w:r w:rsidR="00B71ABA" w:rsidRPr="00B71ABA">
        <w:rPr>
          <w:u w:val="single"/>
        </w:rPr>
        <w:t xml:space="preserve">　　　</w:t>
      </w:r>
      <w:r>
        <w:t xml:space="preserve">月　</w:t>
      </w:r>
      <w:r w:rsidR="00B71ABA" w:rsidRPr="00B71ABA">
        <w:rPr>
          <w:u w:val="single"/>
        </w:rPr>
        <w:t xml:space="preserve">　　　</w:t>
      </w:r>
      <w:r>
        <w:t>日</w:t>
      </w:r>
    </w:p>
    <w:p w14:paraId="51A60ECC" w14:textId="77777777" w:rsidR="001A615A" w:rsidRDefault="001A615A" w:rsidP="00E51E28"/>
    <w:p w14:paraId="6A927668" w14:textId="77777777" w:rsidR="00E51E28" w:rsidRDefault="00E51E28" w:rsidP="00E51E28">
      <w:r>
        <w:rPr>
          <w:rFonts w:hint="eastAsia"/>
        </w:rPr>
        <w:t>調査の目的と想定される成果（</w:t>
      </w:r>
      <w:r>
        <w:rPr>
          <w:rFonts w:hint="eastAsia"/>
        </w:rPr>
        <w:t>1000</w:t>
      </w:r>
      <w:r>
        <w:rPr>
          <w:rFonts w:hint="eastAsia"/>
        </w:rPr>
        <w:t>字程度）</w:t>
      </w:r>
    </w:p>
    <w:p w14:paraId="0FD56CDE" w14:textId="77777777" w:rsidR="001A615A" w:rsidRDefault="001A615A" w:rsidP="00E51E28"/>
    <w:p w14:paraId="09BE4882" w14:textId="77777777" w:rsidR="001A615A" w:rsidRDefault="001A615A" w:rsidP="00E51E28"/>
    <w:p w14:paraId="63F05E1E" w14:textId="77777777" w:rsidR="001A615A" w:rsidRDefault="001A615A" w:rsidP="00E51E28"/>
    <w:p w14:paraId="17579C43" w14:textId="77777777" w:rsidR="001A615A" w:rsidRDefault="001A615A" w:rsidP="00E51E28"/>
    <w:p w14:paraId="17127761" w14:textId="77777777" w:rsidR="001A615A" w:rsidRDefault="001A615A" w:rsidP="00E51E28"/>
    <w:p w14:paraId="3A7A9131" w14:textId="77777777" w:rsidR="001A615A" w:rsidRDefault="001A615A" w:rsidP="00E51E28"/>
    <w:p w14:paraId="0B20CD2F" w14:textId="77777777" w:rsidR="001A615A" w:rsidRDefault="001A615A" w:rsidP="00E51E28"/>
    <w:p w14:paraId="046C4963" w14:textId="77777777" w:rsidR="001A615A" w:rsidRDefault="001A615A" w:rsidP="00E51E28"/>
    <w:p w14:paraId="49480F1D" w14:textId="77777777" w:rsidR="001A615A" w:rsidRDefault="001A615A" w:rsidP="00E51E28"/>
    <w:p w14:paraId="6C78B58E" w14:textId="77777777" w:rsidR="001A615A" w:rsidRDefault="001A615A" w:rsidP="00E51E28"/>
    <w:p w14:paraId="6DDA099C" w14:textId="77777777" w:rsidR="001A615A" w:rsidRDefault="001A615A" w:rsidP="00E51E28"/>
    <w:p w14:paraId="60AF9DA1" w14:textId="77777777" w:rsidR="001A615A" w:rsidRDefault="001A615A" w:rsidP="00E51E28"/>
    <w:p w14:paraId="4C3F2259" w14:textId="77777777" w:rsidR="001A615A" w:rsidRDefault="001A615A" w:rsidP="00E51E28"/>
    <w:p w14:paraId="2D1589A6" w14:textId="77777777" w:rsidR="001B7835" w:rsidRDefault="001B7835" w:rsidP="00E51E28"/>
    <w:p w14:paraId="2E4E6C90" w14:textId="77777777" w:rsidR="001B7835" w:rsidRDefault="001B7835" w:rsidP="00E51E28"/>
    <w:p w14:paraId="11A7A030" w14:textId="77777777" w:rsidR="001B7835" w:rsidRDefault="001B7835" w:rsidP="00E51E28"/>
    <w:p w14:paraId="66B91D0A" w14:textId="77777777" w:rsidR="001B7835" w:rsidRDefault="001B7835" w:rsidP="00E51E28"/>
    <w:p w14:paraId="669BED09" w14:textId="77777777" w:rsidR="001B7835" w:rsidRDefault="001B7835" w:rsidP="00E51E28"/>
    <w:p w14:paraId="06E15B66" w14:textId="77777777" w:rsidR="001B7835" w:rsidRDefault="001B7835" w:rsidP="00E51E28"/>
    <w:p w14:paraId="0E7C0577" w14:textId="77777777" w:rsidR="001B7835" w:rsidRDefault="001B7835" w:rsidP="00E51E28"/>
    <w:p w14:paraId="46EA5C8E" w14:textId="77777777" w:rsidR="001B7835" w:rsidRDefault="001B7835" w:rsidP="00E51E28"/>
    <w:p w14:paraId="27ED8183" w14:textId="77777777" w:rsidR="001B7835" w:rsidRDefault="001B7835" w:rsidP="00E51E28"/>
    <w:p w14:paraId="5D8E54D5" w14:textId="77777777" w:rsidR="001B7835" w:rsidRDefault="001B7835" w:rsidP="00E51E28"/>
    <w:p w14:paraId="38594BD7" w14:textId="77777777" w:rsidR="001B7835" w:rsidRDefault="001B7835" w:rsidP="00E51E28"/>
    <w:p w14:paraId="54BF567D" w14:textId="77777777" w:rsidR="001B7835" w:rsidRDefault="001B7835" w:rsidP="00E51E28"/>
    <w:p w14:paraId="4B65DC04" w14:textId="77777777" w:rsidR="00E51E28" w:rsidRDefault="00E51E28" w:rsidP="00E51E28">
      <w:r>
        <w:rPr>
          <w:rFonts w:hint="eastAsia"/>
        </w:rPr>
        <w:t>投稿を予定している論文の仮題</w:t>
      </w:r>
    </w:p>
    <w:p w14:paraId="1DB660CB" w14:textId="77777777" w:rsidR="00BA48C4" w:rsidRDefault="00BA48C4" w:rsidP="00E51E28"/>
    <w:p w14:paraId="78AC0F54" w14:textId="77777777" w:rsidR="00BA48C4" w:rsidRDefault="00BA48C4" w:rsidP="00E51E28">
      <w:r w:rsidRPr="00B71ABA">
        <w:rPr>
          <w:u w:val="single"/>
        </w:rPr>
        <w:t xml:space="preserve">　　　</w:t>
      </w:r>
      <w:r>
        <w:rPr>
          <w:u w:val="single"/>
        </w:rPr>
        <w:t xml:space="preserve">　　　　　　　　　　　　　　　　　　　　　　　　　　　　　　　　　　　　　</w:t>
      </w:r>
    </w:p>
    <w:p w14:paraId="7BD50392" w14:textId="77777777" w:rsidR="001A615A" w:rsidRDefault="001A615A" w:rsidP="00E51E28"/>
    <w:p w14:paraId="35F6F432" w14:textId="77777777" w:rsidR="00E51E28" w:rsidRDefault="00E51E28" w:rsidP="00E51E28">
      <w:r>
        <w:rPr>
          <w:rFonts w:hint="eastAsia"/>
        </w:rPr>
        <w:t>調査旅費の概算額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91"/>
        <w:gridCol w:w="2403"/>
      </w:tblGrid>
      <w:tr w:rsidR="007C3563" w14:paraId="153803C1" w14:textId="77777777" w:rsidTr="008C5905">
        <w:tc>
          <w:tcPr>
            <w:tcW w:w="6091" w:type="dxa"/>
          </w:tcPr>
          <w:p w14:paraId="5E02FB41" w14:textId="77777777" w:rsidR="007C3563" w:rsidRDefault="007C3563" w:rsidP="00E51E28">
            <w:r>
              <w:t>交通費</w:t>
            </w:r>
          </w:p>
        </w:tc>
        <w:tc>
          <w:tcPr>
            <w:tcW w:w="2403" w:type="dxa"/>
          </w:tcPr>
          <w:p w14:paraId="336DC554" w14:textId="77777777" w:rsidR="007C3563" w:rsidRDefault="007C3563" w:rsidP="008C5905">
            <w:pPr>
              <w:jc w:val="right"/>
            </w:pPr>
            <w:r>
              <w:t>円</w:t>
            </w:r>
          </w:p>
        </w:tc>
      </w:tr>
      <w:tr w:rsidR="007C3563" w14:paraId="4CDF60DE" w14:textId="77777777" w:rsidTr="008C5905">
        <w:tc>
          <w:tcPr>
            <w:tcW w:w="6091" w:type="dxa"/>
          </w:tcPr>
          <w:p w14:paraId="20F4CD98" w14:textId="77777777" w:rsidR="007C3563" w:rsidRDefault="007C3563" w:rsidP="00E51E28">
            <w:r>
              <w:t>宿泊費</w:t>
            </w:r>
          </w:p>
        </w:tc>
        <w:tc>
          <w:tcPr>
            <w:tcW w:w="2403" w:type="dxa"/>
          </w:tcPr>
          <w:p w14:paraId="6A8008D2" w14:textId="77777777" w:rsidR="007C3563" w:rsidRDefault="007C3563" w:rsidP="008C5905">
            <w:pPr>
              <w:jc w:val="right"/>
            </w:pPr>
            <w:r>
              <w:t>円</w:t>
            </w:r>
          </w:p>
        </w:tc>
      </w:tr>
      <w:tr w:rsidR="007C3563" w14:paraId="5A441F13" w14:textId="77777777" w:rsidTr="008C5905">
        <w:tc>
          <w:tcPr>
            <w:tcW w:w="6091" w:type="dxa"/>
          </w:tcPr>
          <w:p w14:paraId="3093F2CD" w14:textId="77777777" w:rsidR="007C3563" w:rsidRDefault="007C3563" w:rsidP="00E51E28">
            <w:r>
              <w:t>滞在費（食費等）</w:t>
            </w:r>
          </w:p>
        </w:tc>
        <w:tc>
          <w:tcPr>
            <w:tcW w:w="2403" w:type="dxa"/>
          </w:tcPr>
          <w:p w14:paraId="36D66742" w14:textId="77777777" w:rsidR="007C3563" w:rsidRDefault="007C3563" w:rsidP="008C5905">
            <w:pPr>
              <w:jc w:val="right"/>
            </w:pPr>
            <w:r>
              <w:t>円</w:t>
            </w:r>
          </w:p>
        </w:tc>
      </w:tr>
      <w:tr w:rsidR="007C3563" w14:paraId="1CE79554" w14:textId="77777777" w:rsidTr="008C5905">
        <w:tc>
          <w:tcPr>
            <w:tcW w:w="6091" w:type="dxa"/>
          </w:tcPr>
          <w:p w14:paraId="0268FC6A" w14:textId="77777777" w:rsidR="007C3563" w:rsidRDefault="007C3563" w:rsidP="00E51E28">
            <w:r>
              <w:t>資料購入費、謝金等</w:t>
            </w:r>
          </w:p>
        </w:tc>
        <w:tc>
          <w:tcPr>
            <w:tcW w:w="2403" w:type="dxa"/>
          </w:tcPr>
          <w:p w14:paraId="10A82030" w14:textId="77777777" w:rsidR="007C3563" w:rsidRDefault="007C3563" w:rsidP="008C5905">
            <w:pPr>
              <w:jc w:val="right"/>
            </w:pPr>
            <w:r>
              <w:t>円</w:t>
            </w:r>
          </w:p>
        </w:tc>
      </w:tr>
      <w:tr w:rsidR="007C3563" w14:paraId="023143AC" w14:textId="77777777" w:rsidTr="008C5905">
        <w:tc>
          <w:tcPr>
            <w:tcW w:w="6091" w:type="dxa"/>
          </w:tcPr>
          <w:p w14:paraId="7B58715B" w14:textId="77777777" w:rsidR="007C3563" w:rsidRDefault="007C3563" w:rsidP="00E51E28">
            <w:r>
              <w:t>その他（具体的に）</w:t>
            </w:r>
          </w:p>
          <w:p w14:paraId="0B01B8F5" w14:textId="77777777" w:rsidR="007C3563" w:rsidRDefault="007C3563" w:rsidP="00E51E28"/>
        </w:tc>
        <w:tc>
          <w:tcPr>
            <w:tcW w:w="2403" w:type="dxa"/>
          </w:tcPr>
          <w:p w14:paraId="5C213D15" w14:textId="77777777" w:rsidR="007C3563" w:rsidRDefault="007C3563" w:rsidP="008C5905">
            <w:pPr>
              <w:jc w:val="right"/>
            </w:pPr>
            <w:r>
              <w:t>円</w:t>
            </w:r>
          </w:p>
        </w:tc>
      </w:tr>
      <w:tr w:rsidR="00BA48C4" w14:paraId="70DE968C" w14:textId="77777777" w:rsidTr="008C5905">
        <w:tc>
          <w:tcPr>
            <w:tcW w:w="6091" w:type="dxa"/>
          </w:tcPr>
          <w:p w14:paraId="36FDC652" w14:textId="77777777" w:rsidR="00BA48C4" w:rsidRDefault="00BA48C4" w:rsidP="00E51E28">
            <w:r>
              <w:t>合計</w:t>
            </w:r>
          </w:p>
        </w:tc>
        <w:tc>
          <w:tcPr>
            <w:tcW w:w="2403" w:type="dxa"/>
          </w:tcPr>
          <w:p w14:paraId="40AE1168" w14:textId="77777777" w:rsidR="00BA48C4" w:rsidRDefault="00BA48C4" w:rsidP="008C5905">
            <w:pPr>
              <w:jc w:val="right"/>
            </w:pPr>
            <w:r>
              <w:t>円</w:t>
            </w:r>
          </w:p>
        </w:tc>
      </w:tr>
    </w:tbl>
    <w:p w14:paraId="26427BE9" w14:textId="280D1437" w:rsidR="008C5905" w:rsidRDefault="001B7835" w:rsidP="00E51E28">
      <w:r>
        <w:rPr>
          <w:rFonts w:hint="eastAsia"/>
        </w:rPr>
        <w:t>※</w:t>
      </w:r>
      <w:ins w:id="7" w:author="MASUO CHISAKO" w:date="2025-03-13T18:37:00Z">
        <w:r w:rsidR="002F4437">
          <w:rPr>
            <w:rFonts w:hint="eastAsia"/>
          </w:rPr>
          <w:t>調査旅費は</w:t>
        </w:r>
      </w:ins>
      <w:r w:rsidR="00E51E28">
        <w:rPr>
          <w:rFonts w:hint="eastAsia"/>
        </w:rPr>
        <w:t>調査旅行に関連する費用全般に充当</w:t>
      </w:r>
      <w:del w:id="8" w:author="MASUO CHISAKO" w:date="2025-03-13T18:37:00Z">
        <w:r w:rsidR="00E51E28" w:rsidDel="002F4437">
          <w:rPr>
            <w:rFonts w:hint="eastAsia"/>
          </w:rPr>
          <w:delText>することが</w:delText>
        </w:r>
      </w:del>
      <w:r w:rsidR="00E51E28">
        <w:rPr>
          <w:rFonts w:hint="eastAsia"/>
        </w:rPr>
        <w:t>できる。</w:t>
      </w:r>
    </w:p>
    <w:p w14:paraId="5817112B" w14:textId="77777777" w:rsidR="0082203C" w:rsidRDefault="008C5905" w:rsidP="00E51E28">
      <w:pPr>
        <w:rPr>
          <w:ins w:id="9" w:author="Toru Kurata" w:date="2025-03-14T08:35:00Z"/>
        </w:rPr>
      </w:pPr>
      <w:r>
        <w:rPr>
          <w:rFonts w:ascii="ＭＳ 明朝" w:hAnsi="ＭＳ 明朝"/>
        </w:rPr>
        <w:t>※</w:t>
      </w:r>
      <w:ins w:id="10" w:author="MASUO CHISAKO" w:date="2025-03-13T18:39:00Z">
        <w:r w:rsidR="002F4437">
          <w:rPr>
            <w:rFonts w:ascii="ＭＳ 明朝" w:hAnsi="ＭＳ 明朝" w:hint="eastAsia"/>
          </w:rPr>
          <w:t>概算の合計額が</w:t>
        </w:r>
      </w:ins>
      <w:del w:id="11" w:author="MASUO CHISAKO" w:date="2025-03-13T18:38:00Z">
        <w:r w:rsidR="00BA48C4" w:rsidDel="002F4437">
          <w:rPr>
            <w:rFonts w:hint="eastAsia"/>
          </w:rPr>
          <w:delText>合計</w:delText>
        </w:r>
        <w:r w:rsidR="00E51E28" w:rsidDel="002F4437">
          <w:rPr>
            <w:rFonts w:hint="eastAsia"/>
          </w:rPr>
          <w:delText>額はかならず</w:delText>
        </w:r>
      </w:del>
      <w:ins w:id="12" w:author="MASUO CHISAKO" w:date="2025-03-13T18:38:00Z">
        <w:r w:rsidR="002F4437">
          <w:rPr>
            <w:rFonts w:hint="eastAsia"/>
          </w:rPr>
          <w:t>助成総額の</w:t>
        </w:r>
      </w:ins>
      <w:r w:rsidR="00E51E28">
        <w:rPr>
          <w:rFonts w:hint="eastAsia"/>
        </w:rPr>
        <w:t>10</w:t>
      </w:r>
      <w:r w:rsidR="00E51E28">
        <w:rPr>
          <w:rFonts w:hint="eastAsia"/>
        </w:rPr>
        <w:t>万円を超え</w:t>
      </w:r>
      <w:del w:id="13" w:author="MASUO CHISAKO" w:date="2025-03-13T18:38:00Z">
        <w:r w:rsidR="00E51E28" w:rsidDel="002F4437">
          <w:rPr>
            <w:rFonts w:hint="eastAsia"/>
          </w:rPr>
          <w:delText>るものとすること</w:delText>
        </w:r>
      </w:del>
      <w:ins w:id="14" w:author="MASUO CHISAKO" w:date="2025-03-13T18:38:00Z">
        <w:r w:rsidR="002F4437">
          <w:rPr>
            <w:rFonts w:hint="eastAsia"/>
          </w:rPr>
          <w:t>ない</w:t>
        </w:r>
      </w:ins>
      <w:ins w:id="15" w:author="MASUO CHISAKO" w:date="2025-03-13T18:39:00Z">
        <w:r w:rsidR="002F4437">
          <w:rPr>
            <w:rFonts w:hint="eastAsia"/>
          </w:rPr>
          <w:t>申請は審査対象</w:t>
        </w:r>
      </w:ins>
      <w:ins w:id="16" w:author="MASUO CHISAKO" w:date="2025-03-13T18:40:00Z">
        <w:r w:rsidR="002F4437">
          <w:rPr>
            <w:rFonts w:hint="eastAsia"/>
          </w:rPr>
          <w:t>にしないものとする。</w:t>
        </w:r>
      </w:ins>
    </w:p>
    <w:p w14:paraId="2F8A316D" w14:textId="77777777" w:rsidR="0082203C" w:rsidRDefault="0082203C" w:rsidP="00E51E28">
      <w:pPr>
        <w:rPr>
          <w:ins w:id="17" w:author="Toru Kurata" w:date="2025-03-14T08:35:00Z"/>
        </w:rPr>
      </w:pPr>
    </w:p>
    <w:p w14:paraId="6396FF82" w14:textId="77777777" w:rsidR="0082203C" w:rsidRDefault="0082203C" w:rsidP="00E51E28">
      <w:pPr>
        <w:rPr>
          <w:ins w:id="18" w:author="Toru Kurata" w:date="2025-03-14T08:35:00Z"/>
        </w:rPr>
      </w:pPr>
    </w:p>
    <w:p w14:paraId="5F9867A5" w14:textId="07FA7C96" w:rsidR="0066149F" w:rsidDel="007C5AED" w:rsidRDefault="00E51E28" w:rsidP="00E51E28">
      <w:pPr>
        <w:rPr>
          <w:del w:id="19" w:author="Toru Kurata" w:date="2025-03-14T08:35:00Z"/>
        </w:rPr>
      </w:pPr>
      <w:del w:id="20" w:author="MASUO CHISAKO" w:date="2025-03-13T18:40:00Z">
        <w:r w:rsidDel="002F4437">
          <w:rPr>
            <w:rFonts w:hint="eastAsia"/>
          </w:rPr>
          <w:delText>。</w:delText>
        </w:r>
      </w:del>
    </w:p>
    <w:p w14:paraId="74CD0226" w14:textId="77777777" w:rsidR="00E51E28" w:rsidRDefault="008A7D3A" w:rsidP="00E51E2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D86A81" wp14:editId="447ADD0F">
                <wp:simplePos x="0" y="0"/>
                <wp:positionH relativeFrom="column">
                  <wp:posOffset>14605</wp:posOffset>
                </wp:positionH>
                <wp:positionV relativeFrom="paragraph">
                  <wp:posOffset>278765</wp:posOffset>
                </wp:positionV>
                <wp:extent cx="5539105" cy="1404620"/>
                <wp:effectExtent l="0" t="0" r="23495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91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F22A0" w14:textId="77777777" w:rsidR="008A7D3A" w:rsidRDefault="008A7D3A" w:rsidP="008A7D3A">
                            <w:r>
                              <w:t>提出先：アジア政経学会投稿専用メールアドレス</w:t>
                            </w:r>
                          </w:p>
                          <w:p w14:paraId="1DF029B2" w14:textId="77777777" w:rsidR="008A7D3A" w:rsidRDefault="00160F9C" w:rsidP="008A7D3A">
                            <w:hyperlink r:id="rId6" w:history="1">
                              <w:r w:rsidR="008A7D3A" w:rsidRPr="002E2E05">
                                <w:rPr>
                                  <w:rStyle w:val="a5"/>
                                </w:rPr>
                                <w:t>aziyakenkyu_toko@yahoo.co.jp</w:t>
                              </w:r>
                            </w:hyperlink>
                          </w:p>
                          <w:p w14:paraId="3E7F9AAD" w14:textId="77777777" w:rsidR="007C5AED" w:rsidRDefault="00475D15">
                            <w:pPr>
                              <w:rPr>
                                <w:ins w:id="21" w:author="Toru Kurata" w:date="2025-03-14T08:34:00Z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提出書類</w:t>
                            </w:r>
                            <w:r>
                              <w:t>：</w:t>
                            </w:r>
                          </w:p>
                          <w:p w14:paraId="30005DE2" w14:textId="405DBBD5" w:rsidR="007C5AED" w:rsidRDefault="00475D15">
                            <w:pPr>
                              <w:rPr>
                                <w:ins w:id="22" w:author="Toru Kurata" w:date="2025-03-14T08:34:00Z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①本</w:t>
                            </w:r>
                            <w:r w:rsidR="00EE3981">
                              <w:rPr>
                                <w:rFonts w:hint="eastAsia"/>
                              </w:rPr>
                              <w:t>応募</w:t>
                            </w:r>
                            <w:r>
                              <w:rPr>
                                <w:rFonts w:hint="eastAsia"/>
                              </w:rPr>
                              <w:t>用紙</w:t>
                            </w:r>
                          </w:p>
                          <w:p w14:paraId="217C55C7" w14:textId="32D5010F" w:rsidR="00475D15" w:rsidRPr="0082203C" w:rsidRDefault="00EF7AD3">
                            <w:pPr>
                              <w:rPr>
                                <w:w w:val="90"/>
                                <w:rPrChange w:id="23" w:author="Toru Kurata" w:date="2025-03-14T08:36:00Z">
                                  <w:rPr/>
                                </w:rPrChange>
                              </w:rPr>
                            </w:pPr>
                            <w:del w:id="24" w:author="Toru Kurata" w:date="2025-03-14T08:34:00Z">
                              <w:r w:rsidDel="007C5AED">
                                <w:rPr>
                                  <w:rFonts w:hint="eastAsia"/>
                                </w:rPr>
                                <w:delText xml:space="preserve">　</w:delText>
                              </w:r>
                            </w:del>
                            <w:r w:rsidR="00475D15">
                              <w:rPr>
                                <w:rFonts w:hint="eastAsia"/>
                              </w:rPr>
                              <w:t>②</w:t>
                            </w:r>
                            <w:r w:rsidR="00475D15">
                              <w:t>誓約書</w:t>
                            </w:r>
                            <w:r w:rsidR="00475D15" w:rsidRPr="0082203C">
                              <w:rPr>
                                <w:w w:val="90"/>
                                <w:rPrChange w:id="25" w:author="Toru Kurata" w:date="2025-03-14T08:36:00Z">
                                  <w:rPr/>
                                </w:rPrChange>
                              </w:rPr>
                              <w:t>（印刷して自署したものを画像</w:t>
                            </w:r>
                            <w:r w:rsidRPr="0082203C">
                              <w:rPr>
                                <w:rFonts w:hint="eastAsia"/>
                                <w:w w:val="90"/>
                                <w:rPrChange w:id="26" w:author="Toru Kurata" w:date="2025-03-14T08:36:00Z">
                                  <w:rPr>
                                    <w:rFonts w:hint="eastAsia"/>
                                  </w:rPr>
                                </w:rPrChange>
                              </w:rPr>
                              <w:t>化したファイル</w:t>
                            </w:r>
                            <w:ins w:id="27" w:author="Toru Kurata" w:date="2025-03-14T08:36:00Z">
                              <w:r w:rsidR="0082203C">
                                <w:rPr>
                                  <w:rFonts w:hint="eastAsia"/>
                                  <w:w w:val="90"/>
                                </w:rPr>
                                <w:t>、</w:t>
                              </w:r>
                            </w:ins>
                            <w:bookmarkStart w:id="28" w:name="_GoBack"/>
                            <w:bookmarkEnd w:id="28"/>
                            <w:ins w:id="29" w:author="Toru Kurata" w:date="2025-03-14T08:35:00Z">
                              <w:r w:rsidR="007C5AED" w:rsidRPr="0082203C">
                                <w:rPr>
                                  <w:rFonts w:hint="eastAsia"/>
                                  <w:w w:val="90"/>
                                  <w:rPrChange w:id="30" w:author="Toru Kurata" w:date="2025-03-14T08:36:00Z">
                                    <w:rPr>
                                      <w:rFonts w:hint="eastAsia"/>
                                    </w:rPr>
                                  </w:rPrChange>
                                </w:rPr>
                                <w:t>または</w:t>
                              </w:r>
                              <w:r w:rsidR="007C5AED" w:rsidRPr="0082203C">
                                <w:rPr>
                                  <w:w w:val="90"/>
                                  <w:rPrChange w:id="31" w:author="Toru Kurata" w:date="2025-03-14T08:36:00Z">
                                    <w:rPr/>
                                  </w:rPrChange>
                                </w:rPr>
                                <w:t>電子署名した</w:t>
                              </w:r>
                              <w:r w:rsidR="007C5AED" w:rsidRPr="0082203C">
                                <w:rPr>
                                  <w:rFonts w:hint="eastAsia"/>
                                  <w:w w:val="90"/>
                                  <w:rPrChange w:id="32" w:author="Toru Kurata" w:date="2025-03-14T08:36:00Z">
                                    <w:rPr>
                                      <w:rFonts w:hint="eastAsia"/>
                                    </w:rPr>
                                  </w:rPrChange>
                                </w:rPr>
                                <w:t>PDF</w:t>
                              </w:r>
                              <w:r w:rsidR="007C5AED" w:rsidRPr="0082203C">
                                <w:rPr>
                                  <w:rFonts w:hint="eastAsia"/>
                                  <w:w w:val="90"/>
                                  <w:rPrChange w:id="33" w:author="Toru Kurata" w:date="2025-03-14T08:36:00Z">
                                    <w:rPr>
                                      <w:rFonts w:hint="eastAsia"/>
                                    </w:rPr>
                                  </w:rPrChange>
                                </w:rPr>
                                <w:t>ファイル</w:t>
                              </w:r>
                            </w:ins>
                            <w:r w:rsidR="00475D15" w:rsidRPr="0082203C">
                              <w:rPr>
                                <w:w w:val="90"/>
                                <w:rPrChange w:id="34" w:author="Toru Kurata" w:date="2025-03-14T08:36:00Z">
                                  <w:rPr/>
                                </w:rPrChange>
                              </w:rPr>
                              <w:t>）</w:t>
                            </w:r>
                          </w:p>
                          <w:p w14:paraId="39F36B0A" w14:textId="77777777" w:rsidR="00EF7AD3" w:rsidRDefault="00EF7AD3">
                            <w:r>
                              <w:rPr>
                                <w:rFonts w:hint="eastAsia"/>
                              </w:rPr>
                              <w:t>メール添付にて提出すること</w:t>
                            </w:r>
                          </w:p>
                          <w:p w14:paraId="4A5E3DDE" w14:textId="77777777" w:rsidR="008A7D3A" w:rsidRDefault="008A7D3A">
                            <w:r>
                              <w:t>提出期間：</w:t>
                            </w:r>
                            <w:r>
                              <w:t>4</w:t>
                            </w:r>
                            <w:r>
                              <w:t>月</w:t>
                            </w:r>
                            <w:r>
                              <w:t>10</w:t>
                            </w:r>
                            <w:r>
                              <w:t>日～</w:t>
                            </w:r>
                            <w:r>
                              <w:t>30</w:t>
                            </w:r>
                            <w: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D86A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.15pt;margin-top:21.95pt;width:436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">
                <v:textbox style="mso-fit-shape-to-text:t">
                  <w:txbxContent>
                    <w:p w14:paraId="534F22A0" w14:textId="77777777" w:rsidR="008A7D3A" w:rsidRDefault="008A7D3A" w:rsidP="008A7D3A">
                      <w:r>
                        <w:t>提出先：アジア政経学会投稿専用メールアドレス</w:t>
                      </w:r>
                    </w:p>
                    <w:p w14:paraId="1DF029B2" w14:textId="77777777" w:rsidR="008A7D3A" w:rsidRDefault="00160F9C" w:rsidP="008A7D3A">
                      <w:hyperlink r:id="rId7" w:history="1">
                        <w:r w:rsidR="008A7D3A" w:rsidRPr="002E2E05">
                          <w:rPr>
                            <w:rStyle w:val="a5"/>
                          </w:rPr>
                          <w:t>aziyakenkyu_toko@yahoo.co.jp</w:t>
                        </w:r>
                      </w:hyperlink>
                    </w:p>
                    <w:p w14:paraId="3E7F9AAD" w14:textId="77777777" w:rsidR="007C5AED" w:rsidRDefault="00475D15">
                      <w:pPr>
                        <w:rPr>
                          <w:ins w:id="35" w:author="Toru Kurata" w:date="2025-03-14T08:34:00Z"/>
                        </w:rPr>
                      </w:pPr>
                      <w:r>
                        <w:rPr>
                          <w:rFonts w:hint="eastAsia"/>
                        </w:rPr>
                        <w:t>提出書類</w:t>
                      </w:r>
                      <w:r>
                        <w:t>：</w:t>
                      </w:r>
                    </w:p>
                    <w:p w14:paraId="30005DE2" w14:textId="405DBBD5" w:rsidR="007C5AED" w:rsidRDefault="00475D15">
                      <w:pPr>
                        <w:rPr>
                          <w:ins w:id="36" w:author="Toru Kurata" w:date="2025-03-14T08:34:00Z"/>
                        </w:rPr>
                      </w:pPr>
                      <w:r>
                        <w:rPr>
                          <w:rFonts w:hint="eastAsia"/>
                        </w:rPr>
                        <w:t>①本</w:t>
                      </w:r>
                      <w:r w:rsidR="00EE3981">
                        <w:rPr>
                          <w:rFonts w:hint="eastAsia"/>
                        </w:rPr>
                        <w:t>応募</w:t>
                      </w:r>
                      <w:r>
                        <w:rPr>
                          <w:rFonts w:hint="eastAsia"/>
                        </w:rPr>
                        <w:t>用紙</w:t>
                      </w:r>
                    </w:p>
                    <w:p w14:paraId="217C55C7" w14:textId="32D5010F" w:rsidR="00475D15" w:rsidRPr="0082203C" w:rsidRDefault="00EF7AD3">
                      <w:pPr>
                        <w:rPr>
                          <w:w w:val="90"/>
                          <w:rPrChange w:id="37" w:author="Toru Kurata" w:date="2025-03-14T08:36:00Z">
                            <w:rPr/>
                          </w:rPrChange>
                        </w:rPr>
                      </w:pPr>
                      <w:del w:id="38" w:author="Toru Kurata" w:date="2025-03-14T08:34:00Z">
                        <w:r w:rsidDel="007C5AED">
                          <w:rPr>
                            <w:rFonts w:hint="eastAsia"/>
                          </w:rPr>
                          <w:delText xml:space="preserve">　</w:delText>
                        </w:r>
                      </w:del>
                      <w:r w:rsidR="00475D15">
                        <w:rPr>
                          <w:rFonts w:hint="eastAsia"/>
                        </w:rPr>
                        <w:t>②</w:t>
                      </w:r>
                      <w:r w:rsidR="00475D15">
                        <w:t>誓約書</w:t>
                      </w:r>
                      <w:r w:rsidR="00475D15" w:rsidRPr="0082203C">
                        <w:rPr>
                          <w:w w:val="90"/>
                          <w:rPrChange w:id="39" w:author="Toru Kurata" w:date="2025-03-14T08:36:00Z">
                            <w:rPr/>
                          </w:rPrChange>
                        </w:rPr>
                        <w:t>（印刷して自署したものを画像</w:t>
                      </w:r>
                      <w:r w:rsidRPr="0082203C">
                        <w:rPr>
                          <w:rFonts w:hint="eastAsia"/>
                          <w:w w:val="90"/>
                          <w:rPrChange w:id="40" w:author="Toru Kurata" w:date="2025-03-14T08:36:00Z">
                            <w:rPr>
                              <w:rFonts w:hint="eastAsia"/>
                            </w:rPr>
                          </w:rPrChange>
                        </w:rPr>
                        <w:t>化したファイル</w:t>
                      </w:r>
                      <w:ins w:id="41" w:author="Toru Kurata" w:date="2025-03-14T08:36:00Z">
                        <w:r w:rsidR="0082203C">
                          <w:rPr>
                            <w:rFonts w:hint="eastAsia"/>
                            <w:w w:val="90"/>
                          </w:rPr>
                          <w:t>、</w:t>
                        </w:r>
                      </w:ins>
                      <w:bookmarkStart w:id="42" w:name="_GoBack"/>
                      <w:bookmarkEnd w:id="42"/>
                      <w:ins w:id="43" w:author="Toru Kurata" w:date="2025-03-14T08:35:00Z">
                        <w:r w:rsidR="007C5AED" w:rsidRPr="0082203C">
                          <w:rPr>
                            <w:rFonts w:hint="eastAsia"/>
                            <w:w w:val="90"/>
                            <w:rPrChange w:id="44" w:author="Toru Kurata" w:date="2025-03-14T08:36:00Z">
                              <w:rPr>
                                <w:rFonts w:hint="eastAsia"/>
                              </w:rPr>
                            </w:rPrChange>
                          </w:rPr>
                          <w:t>または</w:t>
                        </w:r>
                        <w:r w:rsidR="007C5AED" w:rsidRPr="0082203C">
                          <w:rPr>
                            <w:w w:val="90"/>
                            <w:rPrChange w:id="45" w:author="Toru Kurata" w:date="2025-03-14T08:36:00Z">
                              <w:rPr/>
                            </w:rPrChange>
                          </w:rPr>
                          <w:t>電子署名した</w:t>
                        </w:r>
                        <w:r w:rsidR="007C5AED" w:rsidRPr="0082203C">
                          <w:rPr>
                            <w:rFonts w:hint="eastAsia"/>
                            <w:w w:val="90"/>
                            <w:rPrChange w:id="46" w:author="Toru Kurata" w:date="2025-03-14T08:36:00Z">
                              <w:rPr>
                                <w:rFonts w:hint="eastAsia"/>
                              </w:rPr>
                            </w:rPrChange>
                          </w:rPr>
                          <w:t>PDF</w:t>
                        </w:r>
                        <w:r w:rsidR="007C5AED" w:rsidRPr="0082203C">
                          <w:rPr>
                            <w:rFonts w:hint="eastAsia"/>
                            <w:w w:val="90"/>
                            <w:rPrChange w:id="47" w:author="Toru Kurata" w:date="2025-03-14T08:36:00Z">
                              <w:rPr>
                                <w:rFonts w:hint="eastAsia"/>
                              </w:rPr>
                            </w:rPrChange>
                          </w:rPr>
                          <w:t>ファイル</w:t>
                        </w:r>
                      </w:ins>
                      <w:r w:rsidR="00475D15" w:rsidRPr="0082203C">
                        <w:rPr>
                          <w:w w:val="90"/>
                          <w:rPrChange w:id="48" w:author="Toru Kurata" w:date="2025-03-14T08:36:00Z">
                            <w:rPr/>
                          </w:rPrChange>
                        </w:rPr>
                        <w:t>）</w:t>
                      </w:r>
                    </w:p>
                    <w:p w14:paraId="39F36B0A" w14:textId="77777777" w:rsidR="00EF7AD3" w:rsidRDefault="00EF7AD3">
                      <w:r>
                        <w:rPr>
                          <w:rFonts w:hint="eastAsia"/>
                        </w:rPr>
                        <w:t>メール添付にて提出すること</w:t>
                      </w:r>
                    </w:p>
                    <w:p w14:paraId="4A5E3DDE" w14:textId="77777777" w:rsidR="008A7D3A" w:rsidRDefault="008A7D3A">
                      <w:r>
                        <w:t>提出期間：</w:t>
                      </w:r>
                      <w:r>
                        <w:t>4</w:t>
                      </w:r>
                      <w:r>
                        <w:t>月</w:t>
                      </w:r>
                      <w:r>
                        <w:t>10</w:t>
                      </w:r>
                      <w:r>
                        <w:t>日～</w:t>
                      </w:r>
                      <w:r>
                        <w:t>30</w:t>
                      </w:r>
                      <w:r>
                        <w:t>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51E28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29AE1" w14:textId="77777777" w:rsidR="00160F9C" w:rsidRDefault="00160F9C" w:rsidP="00325D73">
      <w:r>
        <w:separator/>
      </w:r>
    </w:p>
  </w:endnote>
  <w:endnote w:type="continuationSeparator" w:id="0">
    <w:p w14:paraId="28FA5611" w14:textId="77777777" w:rsidR="00160F9C" w:rsidRDefault="00160F9C" w:rsidP="0032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2609723"/>
      <w:docPartObj>
        <w:docPartGallery w:val="Page Numbers (Bottom of Page)"/>
        <w:docPartUnique/>
      </w:docPartObj>
    </w:sdtPr>
    <w:sdtEndPr/>
    <w:sdtContent>
      <w:p w14:paraId="4A2A40C7" w14:textId="77777777" w:rsidR="00325D73" w:rsidRDefault="00325D7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03C" w:rsidRPr="0082203C">
          <w:rPr>
            <w:noProof/>
            <w:lang w:val="ja-JP"/>
          </w:rPr>
          <w:t>1</w:t>
        </w:r>
        <w:r>
          <w:fldChar w:fldCharType="end"/>
        </w:r>
      </w:p>
    </w:sdtContent>
  </w:sdt>
  <w:p w14:paraId="5203DE32" w14:textId="77777777" w:rsidR="00325D73" w:rsidRDefault="00325D7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95A5A0" w14:textId="77777777" w:rsidR="00160F9C" w:rsidRDefault="00160F9C" w:rsidP="00325D73">
      <w:r>
        <w:separator/>
      </w:r>
    </w:p>
  </w:footnote>
  <w:footnote w:type="continuationSeparator" w:id="0">
    <w:p w14:paraId="4BEA51D3" w14:textId="77777777" w:rsidR="00160F9C" w:rsidRDefault="00160F9C" w:rsidP="00325D73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ru Kurata">
    <w15:presenceInfo w15:providerId="None" w15:userId="Toru Kurata"/>
  </w15:person>
  <w15:person w15:author="MASUO CHISAKO">
    <w15:presenceInfo w15:providerId="AD" w15:userId="S::masuo.chisako.174@m.kyushu-u.ac.jp::643ada46-d292-4293-8f13-1131800d4b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FFB"/>
    <w:rsid w:val="00065B1E"/>
    <w:rsid w:val="00146B66"/>
    <w:rsid w:val="00157398"/>
    <w:rsid w:val="00160F9C"/>
    <w:rsid w:val="001A615A"/>
    <w:rsid w:val="001B7835"/>
    <w:rsid w:val="002F4437"/>
    <w:rsid w:val="00325D73"/>
    <w:rsid w:val="00453A8F"/>
    <w:rsid w:val="00475D15"/>
    <w:rsid w:val="00525921"/>
    <w:rsid w:val="0066149F"/>
    <w:rsid w:val="00671715"/>
    <w:rsid w:val="00677FFB"/>
    <w:rsid w:val="00687C28"/>
    <w:rsid w:val="006D34C6"/>
    <w:rsid w:val="00742B5E"/>
    <w:rsid w:val="007C3563"/>
    <w:rsid w:val="007C5AED"/>
    <w:rsid w:val="007F3CC5"/>
    <w:rsid w:val="0082203C"/>
    <w:rsid w:val="008A7D3A"/>
    <w:rsid w:val="008C5905"/>
    <w:rsid w:val="009C125D"/>
    <w:rsid w:val="009E2756"/>
    <w:rsid w:val="00AC7500"/>
    <w:rsid w:val="00B71ABA"/>
    <w:rsid w:val="00B80DBE"/>
    <w:rsid w:val="00BA48C4"/>
    <w:rsid w:val="00CB4C6B"/>
    <w:rsid w:val="00D7400F"/>
    <w:rsid w:val="00DD5562"/>
    <w:rsid w:val="00E37EB9"/>
    <w:rsid w:val="00E51E28"/>
    <w:rsid w:val="00EE3981"/>
    <w:rsid w:val="00EF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D5AB0D"/>
  <w15:chartTrackingRefBased/>
  <w15:docId w15:val="{6E04351F-C83A-4AA3-AA88-CC023ACA6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ＭＳ 明朝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46B66"/>
    <w:rPr>
      <w:b/>
      <w:bCs/>
    </w:rPr>
  </w:style>
  <w:style w:type="table" w:styleId="a4">
    <w:name w:val="Table Grid"/>
    <w:basedOn w:val="a1"/>
    <w:uiPriority w:val="39"/>
    <w:rsid w:val="007C3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C5905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25D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25D73"/>
  </w:style>
  <w:style w:type="paragraph" w:styleId="a8">
    <w:name w:val="footer"/>
    <w:basedOn w:val="a"/>
    <w:link w:val="a9"/>
    <w:uiPriority w:val="99"/>
    <w:unhideWhenUsed/>
    <w:rsid w:val="00325D7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25D73"/>
  </w:style>
  <w:style w:type="paragraph" w:styleId="aa">
    <w:name w:val="Revision"/>
    <w:hidden/>
    <w:uiPriority w:val="99"/>
    <w:semiHidden/>
    <w:rsid w:val="002F4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aziyakenkyu_toko@yahoo.co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ziyakenkyu_toko@yahoo.co.j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Century"/>
        <a:ea typeface="ＭＳ 明朝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Toru Kurata</dc:creator>
  <cp:keywords/>
  <dc:description/>
  <cp:lastModifiedBy>Toru Kurata</cp:lastModifiedBy>
  <cp:revision>2</cp:revision>
  <dcterms:created xsi:type="dcterms:W3CDTF">2025-03-13T23:36:00Z</dcterms:created>
  <dcterms:modified xsi:type="dcterms:W3CDTF">2025-03-13T23:36:00Z</dcterms:modified>
</cp:coreProperties>
</file>